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4F0" w:rsidRPr="00084364" w:rsidRDefault="00D344F0" w:rsidP="000D32C1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>Allegato E</w:t>
      </w:r>
    </w:p>
    <w:p w:rsidR="00D344F0" w:rsidRPr="00485074" w:rsidRDefault="00D344F0" w:rsidP="000D32C1">
      <w:pPr>
        <w:pStyle w:val="Default"/>
        <w:jc w:val="both"/>
        <w:rPr>
          <w:b/>
          <w:color w:val="auto"/>
          <w:sz w:val="22"/>
          <w:szCs w:val="22"/>
        </w:rPr>
      </w:pPr>
    </w:p>
    <w:p w:rsidR="00D344F0" w:rsidRPr="00485074" w:rsidRDefault="00D344F0" w:rsidP="000D32C1">
      <w:pPr>
        <w:pStyle w:val="Default"/>
        <w:jc w:val="both"/>
        <w:rPr>
          <w:color w:val="auto"/>
          <w:sz w:val="22"/>
          <w:szCs w:val="22"/>
        </w:rPr>
      </w:pPr>
      <w:r w:rsidRPr="00485074">
        <w:rPr>
          <w:b/>
          <w:color w:val="auto"/>
          <w:sz w:val="22"/>
          <w:szCs w:val="22"/>
        </w:rPr>
        <w:t>“Oggetto:</w:t>
      </w:r>
      <w:r w:rsidRPr="00485074">
        <w:rPr>
          <w:color w:val="auto"/>
          <w:sz w:val="22"/>
          <w:szCs w:val="22"/>
        </w:rPr>
        <w:t xml:space="preserve"> </w:t>
      </w:r>
      <w:r w:rsidRPr="00485074">
        <w:rPr>
          <w:b/>
          <w:bCs/>
          <w:color w:val="auto"/>
          <w:sz w:val="22"/>
          <w:szCs w:val="22"/>
        </w:rPr>
        <w:t>Comunicazione Amministratore Sistema e dichiarazione adozione misure di sicurezza.”</w:t>
      </w:r>
    </w:p>
    <w:p w:rsidR="00D344F0" w:rsidRPr="00485074" w:rsidRDefault="00D344F0" w:rsidP="0074263C">
      <w:pPr>
        <w:pStyle w:val="Default"/>
        <w:rPr>
          <w:sz w:val="22"/>
          <w:szCs w:val="22"/>
        </w:rPr>
      </w:pPr>
    </w:p>
    <w:p w:rsidR="00D344F0" w:rsidRPr="00485074" w:rsidRDefault="00D344F0" w:rsidP="0074263C">
      <w:pPr>
        <w:pStyle w:val="Default"/>
        <w:rPr>
          <w:sz w:val="22"/>
          <w:szCs w:val="22"/>
        </w:rPr>
      </w:pP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Il sottoscritto _________________________, nato a ____________, residente in _____________________________, 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codice fiscale __________________, in qualità di legale rappresentante della società__________________________________________ con Partita IVA _____________________________________, 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comunica che: 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relativamente al CONTRATTO PER _______________________________ ANNO ______ CIG/SMART CIG. N. __________________ i nominativi di coloro che svolgono le funzioni di “Amministratore di Sistema” sono i seguenti: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:rsidR="00D344F0" w:rsidRPr="00485074" w:rsidRDefault="00D344F0" w:rsidP="009F01FE">
      <w:pPr>
        <w:pStyle w:val="Default"/>
        <w:spacing w:line="480" w:lineRule="auto"/>
        <w:jc w:val="both"/>
        <w:rPr>
          <w:sz w:val="22"/>
          <w:szCs w:val="22"/>
        </w:rPr>
      </w:pPr>
      <w:r w:rsidRPr="00485074">
        <w:rPr>
          <w:sz w:val="22"/>
          <w:szCs w:val="22"/>
        </w:rPr>
        <w:t>_____________________________________</w:t>
      </w:r>
    </w:p>
    <w:p w:rsidR="00D344F0" w:rsidRPr="00485074" w:rsidRDefault="00D344F0" w:rsidP="0078678E">
      <w:pPr>
        <w:pStyle w:val="Default"/>
        <w:jc w:val="both"/>
        <w:rPr>
          <w:sz w:val="22"/>
          <w:szCs w:val="22"/>
        </w:rPr>
      </w:pPr>
    </w:p>
    <w:p w:rsidR="00D344F0" w:rsidRPr="00485074" w:rsidRDefault="00D344F0" w:rsidP="0078678E">
      <w:pPr>
        <w:pStyle w:val="Default"/>
        <w:jc w:val="both"/>
        <w:rPr>
          <w:sz w:val="22"/>
          <w:szCs w:val="22"/>
        </w:rPr>
      </w:pPr>
      <w:r w:rsidRPr="00485074">
        <w:rPr>
          <w:b/>
          <w:bCs/>
          <w:sz w:val="22"/>
          <w:szCs w:val="22"/>
        </w:rPr>
        <w:t xml:space="preserve">dichiara inoltre che: </w:t>
      </w:r>
    </w:p>
    <w:p w:rsidR="00D344F0" w:rsidRPr="00485074" w:rsidRDefault="00D344F0" w:rsidP="0078678E">
      <w:pPr>
        <w:pStyle w:val="Default"/>
        <w:jc w:val="both"/>
        <w:rPr>
          <w:sz w:val="22"/>
          <w:szCs w:val="22"/>
        </w:rPr>
      </w:pPr>
    </w:p>
    <w:p w:rsidR="00D344F0" w:rsidRPr="00485074" w:rsidRDefault="00D344F0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sono state adottate le misure di sicurezza, in conformità a quanto indicato dal </w:t>
      </w:r>
      <w:ins w:id="0" w:author="Giulia Garavana" w:date="2024-01-04T15:26:00Z">
        <w:r>
          <w:rPr>
            <w:sz w:val="22"/>
            <w:szCs w:val="22"/>
          </w:rPr>
          <w:t xml:space="preserve">Regolamento UE 679/2016, dal </w:t>
        </w:r>
      </w:ins>
      <w:r w:rsidRPr="00485074">
        <w:rPr>
          <w:sz w:val="22"/>
          <w:szCs w:val="22"/>
        </w:rPr>
        <w:t>D.Lgs. 196/2003</w:t>
      </w:r>
      <w:ins w:id="1" w:author="Giulia Garavana" w:date="2024-01-04T15:26:00Z">
        <w:r>
          <w:rPr>
            <w:sz w:val="22"/>
            <w:szCs w:val="22"/>
          </w:rPr>
          <w:t xml:space="preserve"> e dal Provvedimento </w:t>
        </w:r>
      </w:ins>
      <w:ins w:id="2" w:author="Giulia Garavana" w:date="2024-01-04T15:27:00Z">
        <w:r>
          <w:rPr>
            <w:sz w:val="22"/>
            <w:szCs w:val="22"/>
          </w:rPr>
          <w:t xml:space="preserve">del Garante della privacy sulla gestione degli Amministratori di Sistema </w:t>
        </w:r>
      </w:ins>
      <w:ins w:id="3" w:author="Giulia Garavana" w:date="2024-01-04T15:28:00Z">
        <w:r>
          <w:rPr>
            <w:sz w:val="22"/>
            <w:szCs w:val="22"/>
          </w:rPr>
          <w:t>del 27 novembre 2008</w:t>
        </w:r>
      </w:ins>
      <w:r w:rsidRPr="00485074">
        <w:rPr>
          <w:sz w:val="22"/>
          <w:szCs w:val="22"/>
        </w:rPr>
        <w:t>, atte ad evitare rischi di distruzione e perdita, anche accidentale, dei dati stessi, di accesso non autorizzato o di trattamento non consentito o non necessario per l’espletamento dell’attività.</w:t>
      </w:r>
    </w:p>
    <w:p w:rsidR="00D344F0" w:rsidRPr="00485074" w:rsidRDefault="00D344F0" w:rsidP="006D5AA2">
      <w:pPr>
        <w:pStyle w:val="Default"/>
        <w:spacing w:before="120"/>
        <w:jc w:val="both"/>
        <w:rPr>
          <w:sz w:val="22"/>
          <w:szCs w:val="22"/>
        </w:rPr>
      </w:pPr>
      <w:r w:rsidRPr="00485074">
        <w:rPr>
          <w:sz w:val="22"/>
          <w:szCs w:val="22"/>
        </w:rPr>
        <w:t xml:space="preserve">(citare eventuali documenti/relazioni sicurezza della ditta) </w:t>
      </w:r>
    </w:p>
    <w:p w:rsidR="00D344F0" w:rsidRPr="00485074" w:rsidRDefault="00D344F0" w:rsidP="0078678E">
      <w:pPr>
        <w:jc w:val="both"/>
        <w:rPr>
          <w:rFonts w:ascii="Arial" w:hAnsi="Arial" w:cs="Arial"/>
        </w:rPr>
      </w:pPr>
    </w:p>
    <w:p w:rsidR="00D344F0" w:rsidRPr="00485074" w:rsidRDefault="00D344F0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_____________________________________</w:t>
      </w:r>
    </w:p>
    <w:p w:rsidR="00D344F0" w:rsidRPr="00485074" w:rsidRDefault="00D344F0" w:rsidP="0078678E">
      <w:pPr>
        <w:jc w:val="both"/>
        <w:rPr>
          <w:rFonts w:ascii="Arial" w:hAnsi="Arial" w:cs="Arial"/>
        </w:rPr>
      </w:pPr>
    </w:p>
    <w:p w:rsidR="00D344F0" w:rsidRPr="00485074" w:rsidRDefault="00D344F0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Data:</w:t>
      </w:r>
    </w:p>
    <w:p w:rsidR="00D344F0" w:rsidRPr="00485074" w:rsidRDefault="00D344F0" w:rsidP="0078678E">
      <w:pPr>
        <w:jc w:val="both"/>
        <w:rPr>
          <w:rFonts w:ascii="Arial" w:hAnsi="Arial" w:cs="Arial"/>
        </w:rPr>
      </w:pPr>
    </w:p>
    <w:p w:rsidR="00D344F0" w:rsidRPr="00485074" w:rsidRDefault="00D344F0" w:rsidP="0078678E">
      <w:pPr>
        <w:jc w:val="both"/>
        <w:rPr>
          <w:rFonts w:ascii="Arial" w:hAnsi="Arial" w:cs="Arial"/>
        </w:rPr>
      </w:pPr>
      <w:r w:rsidRPr="00485074">
        <w:rPr>
          <w:rFonts w:ascii="Arial" w:hAnsi="Arial" w:cs="Arial"/>
        </w:rPr>
        <w:t>Firma e timbro:</w:t>
      </w:r>
    </w:p>
    <w:sectPr w:rsidR="00D344F0" w:rsidRPr="00485074" w:rsidSect="003757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4F0" w:rsidRDefault="00D344F0">
      <w:r>
        <w:separator/>
      </w:r>
    </w:p>
  </w:endnote>
  <w:endnote w:type="continuationSeparator" w:id="0">
    <w:p w:rsidR="00D344F0" w:rsidRDefault="00D34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4F0" w:rsidRDefault="00D344F0">
      <w:r>
        <w:separator/>
      </w:r>
    </w:p>
  </w:footnote>
  <w:footnote w:type="continuationSeparator" w:id="0">
    <w:p w:rsidR="00D344F0" w:rsidRDefault="00D34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7" type="#_x0000_t75" style="width:134.25pt;height:42pt;visibility:visible">
          <v:imagedata r:id="rId1" o:title=""/>
        </v:shape>
      </w:pict>
    </w:r>
    <w:r>
      <w:rPr>
        <w:noProof/>
      </w:rPr>
      <w:tab/>
    </w:r>
    <w:r>
      <w:rPr>
        <w:noProof/>
      </w:rPr>
      <w:tab/>
    </w:r>
    <w:r>
      <w:rPr>
        <w:noProof/>
        <w:lang w:eastAsia="it-IT"/>
      </w:rPr>
      <w:pict>
        <v:shape id="Immagine 2" o:spid="_x0000_i1028" type="#_x0000_t75" alt="piede-base" style="width:66pt;height:40.5pt;visibility:visible">
          <v:imagedata r:id="rId2" o:title="" cropright="53017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4F0" w:rsidRDefault="00D344F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4E2"/>
    <w:rsid w:val="00001A64"/>
    <w:rsid w:val="0003327A"/>
    <w:rsid w:val="00084364"/>
    <w:rsid w:val="00086770"/>
    <w:rsid w:val="000A02E2"/>
    <w:rsid w:val="000A6CF9"/>
    <w:rsid w:val="000B1C51"/>
    <w:rsid w:val="000D32C1"/>
    <w:rsid w:val="000F29BF"/>
    <w:rsid w:val="000F5D7E"/>
    <w:rsid w:val="00101093"/>
    <w:rsid w:val="00136FB5"/>
    <w:rsid w:val="00177239"/>
    <w:rsid w:val="001921FA"/>
    <w:rsid w:val="001A3407"/>
    <w:rsid w:val="001A6FE7"/>
    <w:rsid w:val="001B78F8"/>
    <w:rsid w:val="001F65B9"/>
    <w:rsid w:val="00204FEF"/>
    <w:rsid w:val="00212CF1"/>
    <w:rsid w:val="00217246"/>
    <w:rsid w:val="00254C77"/>
    <w:rsid w:val="00266D24"/>
    <w:rsid w:val="00282118"/>
    <w:rsid w:val="00297882"/>
    <w:rsid w:val="002A4670"/>
    <w:rsid w:val="002E7C27"/>
    <w:rsid w:val="00316DAC"/>
    <w:rsid w:val="003200A0"/>
    <w:rsid w:val="00346BCA"/>
    <w:rsid w:val="003757DE"/>
    <w:rsid w:val="003C6899"/>
    <w:rsid w:val="003D2AC9"/>
    <w:rsid w:val="003D2B8C"/>
    <w:rsid w:val="003E553C"/>
    <w:rsid w:val="00403324"/>
    <w:rsid w:val="00444BA1"/>
    <w:rsid w:val="00460273"/>
    <w:rsid w:val="004759F9"/>
    <w:rsid w:val="004776B2"/>
    <w:rsid w:val="00485074"/>
    <w:rsid w:val="00497F44"/>
    <w:rsid w:val="004A4460"/>
    <w:rsid w:val="004A4A97"/>
    <w:rsid w:val="004A74C7"/>
    <w:rsid w:val="004D4703"/>
    <w:rsid w:val="004D6724"/>
    <w:rsid w:val="004F52D6"/>
    <w:rsid w:val="004F69C0"/>
    <w:rsid w:val="0052346F"/>
    <w:rsid w:val="005347B0"/>
    <w:rsid w:val="00563078"/>
    <w:rsid w:val="005770FD"/>
    <w:rsid w:val="005E6F5B"/>
    <w:rsid w:val="006066C1"/>
    <w:rsid w:val="00652122"/>
    <w:rsid w:val="00663162"/>
    <w:rsid w:val="006A08BD"/>
    <w:rsid w:val="006A1995"/>
    <w:rsid w:val="006B33FE"/>
    <w:rsid w:val="006B5515"/>
    <w:rsid w:val="006D5AA2"/>
    <w:rsid w:val="0070218A"/>
    <w:rsid w:val="0074263C"/>
    <w:rsid w:val="00745407"/>
    <w:rsid w:val="007864F7"/>
    <w:rsid w:val="0078678E"/>
    <w:rsid w:val="007D1CAC"/>
    <w:rsid w:val="00806A6F"/>
    <w:rsid w:val="008514FF"/>
    <w:rsid w:val="00855D71"/>
    <w:rsid w:val="00860783"/>
    <w:rsid w:val="00870AEB"/>
    <w:rsid w:val="008778A2"/>
    <w:rsid w:val="008B723F"/>
    <w:rsid w:val="008D558B"/>
    <w:rsid w:val="008E4214"/>
    <w:rsid w:val="00914C69"/>
    <w:rsid w:val="00936B8C"/>
    <w:rsid w:val="00940710"/>
    <w:rsid w:val="009732B2"/>
    <w:rsid w:val="009779DD"/>
    <w:rsid w:val="009A23E1"/>
    <w:rsid w:val="009C00E1"/>
    <w:rsid w:val="009D2F46"/>
    <w:rsid w:val="009E1333"/>
    <w:rsid w:val="009F01FE"/>
    <w:rsid w:val="009F6290"/>
    <w:rsid w:val="00A00608"/>
    <w:rsid w:val="00A308EC"/>
    <w:rsid w:val="00A32042"/>
    <w:rsid w:val="00A56F0E"/>
    <w:rsid w:val="00A77BD5"/>
    <w:rsid w:val="00A804E2"/>
    <w:rsid w:val="00A91541"/>
    <w:rsid w:val="00AA2BD9"/>
    <w:rsid w:val="00AF6782"/>
    <w:rsid w:val="00B04638"/>
    <w:rsid w:val="00B112F2"/>
    <w:rsid w:val="00B11BF3"/>
    <w:rsid w:val="00B27F32"/>
    <w:rsid w:val="00B327F8"/>
    <w:rsid w:val="00B348E0"/>
    <w:rsid w:val="00B8096E"/>
    <w:rsid w:val="00B97015"/>
    <w:rsid w:val="00B97F55"/>
    <w:rsid w:val="00BB079F"/>
    <w:rsid w:val="00BE67FF"/>
    <w:rsid w:val="00BE73AE"/>
    <w:rsid w:val="00C20958"/>
    <w:rsid w:val="00C846B2"/>
    <w:rsid w:val="00C91736"/>
    <w:rsid w:val="00CB34E6"/>
    <w:rsid w:val="00CC7697"/>
    <w:rsid w:val="00CD4149"/>
    <w:rsid w:val="00CE4605"/>
    <w:rsid w:val="00D0283D"/>
    <w:rsid w:val="00D344F0"/>
    <w:rsid w:val="00D37B51"/>
    <w:rsid w:val="00D40C43"/>
    <w:rsid w:val="00D40D35"/>
    <w:rsid w:val="00D73678"/>
    <w:rsid w:val="00D73958"/>
    <w:rsid w:val="00D80857"/>
    <w:rsid w:val="00D954AF"/>
    <w:rsid w:val="00DA0017"/>
    <w:rsid w:val="00DA3560"/>
    <w:rsid w:val="00DB5956"/>
    <w:rsid w:val="00DC7D68"/>
    <w:rsid w:val="00E32482"/>
    <w:rsid w:val="00E4597B"/>
    <w:rsid w:val="00E46B6D"/>
    <w:rsid w:val="00E47D6D"/>
    <w:rsid w:val="00E54E01"/>
    <w:rsid w:val="00E63CDF"/>
    <w:rsid w:val="00E74CE0"/>
    <w:rsid w:val="00EA1AB6"/>
    <w:rsid w:val="00EF72D1"/>
    <w:rsid w:val="00F04399"/>
    <w:rsid w:val="00F1682D"/>
    <w:rsid w:val="00F31E39"/>
    <w:rsid w:val="00F64696"/>
    <w:rsid w:val="00F71A68"/>
    <w:rsid w:val="00F83DFA"/>
    <w:rsid w:val="00FB076C"/>
    <w:rsid w:val="00FC7419"/>
    <w:rsid w:val="00FD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7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426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CE460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4A97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101093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4A97"/>
    <w:rPr>
      <w:rFonts w:cs="Times New Roman"/>
      <w:lang w:eastAsia="en-US"/>
    </w:rPr>
  </w:style>
  <w:style w:type="paragraph" w:styleId="Revision">
    <w:name w:val="Revision"/>
    <w:hidden/>
    <w:uiPriority w:val="99"/>
    <w:semiHidden/>
    <w:rsid w:val="00FB076C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77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197</Words>
  <Characters>1125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Comunicazione Amministratore Sistema e dichiarazione adozione misure di sicurezza</dc:title>
  <dc:subject/>
  <dc:creator>Fulvia Ferrari</dc:creator>
  <cp:keywords/>
  <dc:description/>
  <cp:lastModifiedBy>user</cp:lastModifiedBy>
  <cp:revision>4</cp:revision>
  <cp:lastPrinted>2018-09-05T08:23:00Z</cp:lastPrinted>
  <dcterms:created xsi:type="dcterms:W3CDTF">2024-06-18T09:11:00Z</dcterms:created>
  <dcterms:modified xsi:type="dcterms:W3CDTF">2024-06-18T09:59:00Z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0x010100E04BC1ED50C8224DB66474D5C9CE8753</vt:lpwstr>
  </property>
  <property fmtid="{D5CDD505-2E9C-101B-9397-08002B2CF9AE}" pid="3" name="Cartella ZIP">
    <vt:lpwstr/>
  </property>
</Properties>
</file>